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4EC5E2D1" w14:textId="226D360D" w:rsidR="0043584F" w:rsidRDefault="0043584F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</w:t>
      </w:r>
      <w:r w:rsidR="007E7DE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24360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2F7BD674" w14:textId="47256840" w:rsidR="000B6362" w:rsidRPr="000B6362" w:rsidRDefault="000B6362" w:rsidP="0043584F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IZ23GMZ.294.</w:t>
      </w:r>
      <w:r w:rsidR="007E7DE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474</w:t>
      </w:r>
      <w:r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.2025</w:t>
      </w:r>
    </w:p>
    <w:p w14:paraId="1B743CEF" w14:textId="43CD484A" w:rsidR="00A90B1A" w:rsidRPr="00551CCF" w:rsidRDefault="0043584F" w:rsidP="0043584F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43584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</w:t>
      </w:r>
      <w:r w:rsidR="007E7DE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05667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</w:t>
      </w:r>
      <w:r w:rsidR="007E7DE1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05214</w:t>
      </w:r>
      <w:r w:rsidR="000B6362" w:rsidRPr="000B636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/25/P</w:t>
      </w:r>
    </w:p>
    <w:p w14:paraId="095986BE" w14:textId="71B7DA49" w:rsidR="00F4727F" w:rsidRPr="000B6362" w:rsidRDefault="00F4727F" w:rsidP="00F4727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NAZWA POSTĘPOWANIA:</w:t>
      </w:r>
      <w:r w:rsidRPr="000B6362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0" w:name="_Hlk211863593"/>
      <w:r w:rsidR="000B6362" w:rsidRPr="000B6362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1" w:name="_Hlk214051741"/>
      <w:bookmarkStart w:id="2" w:name="_Hlk214044772"/>
      <w:r w:rsidR="007E7DE1" w:rsidRPr="007E7DE1">
        <w:rPr>
          <w:rFonts w:ascii="Arial" w:hAnsi="Arial" w:cs="Arial"/>
          <w:b/>
          <w:bCs/>
          <w:iCs/>
          <w:sz w:val="22"/>
          <w:szCs w:val="22"/>
        </w:rPr>
        <w:t>Zakup środków trwałych dla Zakładu Linii Kolejowych w Wałbrzychu</w:t>
      </w:r>
      <w:bookmarkEnd w:id="1"/>
      <w:bookmarkEnd w:id="2"/>
      <w:r w:rsidR="000B6362" w:rsidRPr="000B6362">
        <w:rPr>
          <w:rFonts w:ascii="Arial" w:hAnsi="Arial" w:cs="Arial"/>
          <w:b/>
          <w:bCs/>
          <w:iCs/>
          <w:sz w:val="22"/>
          <w:szCs w:val="22"/>
        </w:rPr>
        <w:t>”</w:t>
      </w:r>
      <w:bookmarkEnd w:id="0"/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 xml:space="preserve">PKP Polskie Linie Kolejowe S.A. </w:t>
      </w:r>
    </w:p>
    <w:p w14:paraId="1B743CF2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ul. Targowa 74</w:t>
      </w:r>
    </w:p>
    <w:p w14:paraId="1B743CF3" w14:textId="77777777" w:rsidR="00A90B1A" w:rsidRPr="000B6362" w:rsidRDefault="00A90B1A" w:rsidP="00A90B1A">
      <w:pPr>
        <w:spacing w:line="360" w:lineRule="auto"/>
        <w:jc w:val="center"/>
        <w:rPr>
          <w:rFonts w:ascii="Arial" w:hAnsi="Arial" w:cs="Arial"/>
          <w:bCs/>
          <w:sz w:val="22"/>
          <w:szCs w:val="22"/>
        </w:rPr>
      </w:pPr>
      <w:r w:rsidRPr="000B6362">
        <w:rPr>
          <w:rFonts w:ascii="Arial" w:hAnsi="Arial" w:cs="Arial"/>
          <w:bCs/>
          <w:sz w:val="22"/>
          <w:szCs w:val="22"/>
        </w:rPr>
        <w:t>03-734 Warszawa</w:t>
      </w:r>
    </w:p>
    <w:p w14:paraId="1D986BA8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B66D934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>ul. Parkowa 9</w:t>
      </w:r>
    </w:p>
    <w:p w14:paraId="33A7A38A" w14:textId="77777777" w:rsidR="000B6362" w:rsidRPr="000B6362" w:rsidRDefault="000B6362" w:rsidP="000B636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B6362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17BA6DE5" w14:textId="35EE680D" w:rsidR="003D6370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05513">
        <w:rPr>
          <w:rFonts w:ascii="Arial" w:hAnsi="Arial" w:cs="Arial"/>
          <w:b/>
          <w:i/>
          <w:sz w:val="22"/>
          <w:szCs w:val="22"/>
        </w:rPr>
        <w:t>O</w:t>
      </w:r>
      <w:r w:rsidR="00E05513" w:rsidRPr="003D6370">
        <w:rPr>
          <w:rFonts w:ascii="Arial" w:hAnsi="Arial" w:cs="Arial"/>
          <w:b/>
          <w:i/>
          <w:sz w:val="22"/>
          <w:szCs w:val="22"/>
        </w:rPr>
        <w:t>ŚWIADCZENIE O BRAKU PODSTAW DO WYKLUCZENIA Z POSTĘPOWANIA NA PODSTAWIE ART. 5K UST. 1 ROZPORZĄDZENIA (UE) NR 833/2014 ORAZ NA PODSTAWIE ART. 7 UST. 1 USTAWY Z DNIA 13 KWIETNIA 2022 R. O SZCZEGÓLNYCH ROZWIĄZANIACH W ZAKRESIE PRZECIWDZIAŁANIA WSPIERANIU AGRESJI NA UKRAINĘ ORAZ SŁUŻĄCYCH OCHRONIE BEZPIECZEŃSTWA NARODOWEGO (</w:t>
      </w:r>
      <w:r w:rsidR="00600BD7">
        <w:rPr>
          <w:rFonts w:ascii="Arial" w:hAnsi="Arial" w:cs="Arial"/>
          <w:b/>
          <w:i/>
          <w:sz w:val="22"/>
          <w:szCs w:val="22"/>
        </w:rPr>
        <w:t xml:space="preserve">t. j.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DZ. U. </w:t>
      </w:r>
      <w:r w:rsidR="009C5398">
        <w:rPr>
          <w:rFonts w:ascii="Arial" w:hAnsi="Arial" w:cs="Arial"/>
          <w:b/>
          <w:i/>
          <w:sz w:val="22"/>
          <w:szCs w:val="22"/>
        </w:rPr>
        <w:t>Z 202</w:t>
      </w:r>
      <w:r w:rsidR="00BA4359">
        <w:rPr>
          <w:rFonts w:ascii="Arial" w:hAnsi="Arial" w:cs="Arial"/>
          <w:b/>
          <w:i/>
          <w:sz w:val="22"/>
          <w:szCs w:val="22"/>
        </w:rPr>
        <w:t>4</w:t>
      </w:r>
      <w:r w:rsidR="009C5398">
        <w:rPr>
          <w:rFonts w:ascii="Arial" w:hAnsi="Arial" w:cs="Arial"/>
          <w:b/>
          <w:i/>
          <w:sz w:val="22"/>
          <w:szCs w:val="22"/>
        </w:rPr>
        <w:t xml:space="preserve"> R. </w:t>
      </w:r>
      <w:r w:rsidR="00E05513" w:rsidRPr="003D6370">
        <w:rPr>
          <w:rFonts w:ascii="Arial" w:hAnsi="Arial" w:cs="Arial"/>
          <w:b/>
          <w:i/>
          <w:sz w:val="22"/>
          <w:szCs w:val="22"/>
        </w:rPr>
        <w:t xml:space="preserve">POZ. </w:t>
      </w:r>
      <w:r w:rsidR="00BA4359">
        <w:rPr>
          <w:rFonts w:ascii="Arial" w:hAnsi="Arial" w:cs="Arial"/>
          <w:b/>
          <w:i/>
          <w:sz w:val="22"/>
          <w:szCs w:val="22"/>
        </w:rPr>
        <w:t>50</w:t>
      </w:r>
      <w:r w:rsidR="009C5398">
        <w:rPr>
          <w:rFonts w:ascii="Arial" w:hAnsi="Arial" w:cs="Arial"/>
          <w:b/>
          <w:i/>
          <w:sz w:val="22"/>
          <w:szCs w:val="22"/>
        </w:rPr>
        <w:t>7</w:t>
      </w:r>
      <w:r w:rsidR="00E05513" w:rsidRPr="003D6370">
        <w:rPr>
          <w:rFonts w:ascii="Arial" w:hAnsi="Arial" w:cs="Arial"/>
          <w:b/>
          <w:i/>
          <w:sz w:val="22"/>
          <w:szCs w:val="22"/>
        </w:rPr>
        <w:t>)</w:t>
      </w:r>
    </w:p>
    <w:p w14:paraId="5D924760" w14:textId="77777777" w:rsidR="002D0AEA" w:rsidRPr="00EF1B75" w:rsidRDefault="002D0AEA" w:rsidP="00EF1B7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CB03996" w14:textId="6551A13E" w:rsidR="00A846A8" w:rsidRPr="002B5803" w:rsidRDefault="00CF5DA6" w:rsidP="00CD1D59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2B5803">
        <w:rPr>
          <w:rFonts w:ascii="Arial" w:hAnsi="Arial" w:cs="Arial"/>
          <w:sz w:val="20"/>
          <w:szCs w:val="20"/>
        </w:rPr>
        <w:t>w imieniu:</w:t>
      </w:r>
    </w:p>
    <w:p w14:paraId="5E0A2B0B" w14:textId="77777777" w:rsidR="002D0AEA" w:rsidRPr="00A90B1A" w:rsidRDefault="002D0AEA" w:rsidP="002D0AEA">
      <w:pPr>
        <w:autoSpaceDE w:val="0"/>
        <w:autoSpaceDN w:val="0"/>
        <w:adjustRightInd w:val="0"/>
        <w:spacing w:before="360"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7224067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80D8F7B" w14:textId="77777777" w:rsidR="002D0AEA" w:rsidRPr="00A90B1A" w:rsidRDefault="002D0AEA" w:rsidP="002D0AE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B460FEB" w14:textId="510CE8A0" w:rsidR="002D0AEA" w:rsidRPr="00A90B1A" w:rsidRDefault="002D0AEA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zamówienia/podmiotu udostępniającego zasoby)</w:t>
      </w:r>
    </w:p>
    <w:p w14:paraId="0FE8DA9B" w14:textId="77777777" w:rsidR="002D5F55" w:rsidRPr="00761E98" w:rsidRDefault="002D5F55" w:rsidP="009F0A58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</w:p>
    <w:p w14:paraId="42187B7D" w14:textId="6517A088" w:rsidR="009F0A58" w:rsidRPr="00761E98" w:rsidRDefault="00A846A8" w:rsidP="009F0A58">
      <w:pPr>
        <w:spacing w:line="360" w:lineRule="auto"/>
        <w:ind w:left="-142" w:right="-2"/>
        <w:rPr>
          <w:rFonts w:ascii="Arial" w:hAnsi="Arial" w:cs="Arial"/>
          <w:b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(MY)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4BE78750" w14:textId="4DC3475C" w:rsidR="00761E98" w:rsidRPr="00761E98" w:rsidRDefault="00761E98" w:rsidP="00761E9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podlegam</w:t>
      </w:r>
      <w:r w:rsidR="00AA3442">
        <w:rPr>
          <w:rFonts w:ascii="Arial" w:hAnsi="Arial" w:cs="Arial"/>
          <w:sz w:val="22"/>
          <w:szCs w:val="22"/>
        </w:rPr>
        <w:t>/y</w:t>
      </w:r>
      <w:r w:rsidRPr="00761E98">
        <w:rPr>
          <w:rFonts w:ascii="Arial" w:hAnsi="Arial" w:cs="Arial"/>
          <w:sz w:val="22"/>
          <w:szCs w:val="22"/>
        </w:rPr>
        <w:t xml:space="preserve"> wykluczeniu z postępowania na podstawie art. 5</w:t>
      </w:r>
      <w:r w:rsidR="007479DA">
        <w:rPr>
          <w:rFonts w:ascii="Arial" w:hAnsi="Arial" w:cs="Arial"/>
          <w:sz w:val="22"/>
          <w:szCs w:val="22"/>
        </w:rPr>
        <w:t>k ust. 1</w:t>
      </w:r>
      <w:r w:rsidRPr="00761E98">
        <w:rPr>
          <w:rFonts w:ascii="Arial" w:hAnsi="Arial" w:cs="Arial"/>
          <w:sz w:val="22"/>
          <w:szCs w:val="22"/>
        </w:rPr>
        <w:t xml:space="preserve">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</w:t>
      </w:r>
      <w:r w:rsidR="00C208AB">
        <w:rPr>
          <w:rFonts w:ascii="Arial" w:hAnsi="Arial" w:cs="Arial"/>
          <w:sz w:val="22"/>
          <w:szCs w:val="22"/>
        </w:rPr>
        <w:t>5</w:t>
      </w:r>
      <w:r w:rsidRPr="00761E98">
        <w:rPr>
          <w:rFonts w:ascii="Arial" w:hAnsi="Arial" w:cs="Arial"/>
          <w:sz w:val="22"/>
          <w:szCs w:val="22"/>
        </w:rPr>
        <w:t>/</w:t>
      </w:r>
      <w:r w:rsidR="004D18FD">
        <w:rPr>
          <w:rFonts w:ascii="Arial" w:hAnsi="Arial" w:cs="Arial"/>
          <w:sz w:val="22"/>
          <w:szCs w:val="22"/>
        </w:rPr>
        <w:t>2033</w:t>
      </w:r>
      <w:r w:rsidRPr="00761E98">
        <w:rPr>
          <w:rFonts w:ascii="Arial" w:hAnsi="Arial" w:cs="Arial"/>
          <w:sz w:val="22"/>
          <w:szCs w:val="22"/>
        </w:rPr>
        <w:t xml:space="preserve"> w sprawie zmiany rozporządzenia (UE) nr 833/2014 dotyczącego środków ograniczających w związku z działaniami </w:t>
      </w:r>
      <w:r w:rsidRPr="00761E98">
        <w:rPr>
          <w:rFonts w:ascii="Arial" w:hAnsi="Arial" w:cs="Arial"/>
          <w:sz w:val="22"/>
          <w:szCs w:val="22"/>
        </w:rPr>
        <w:lastRenderedPageBreak/>
        <w:t xml:space="preserve">Rosji destabilizującymi sytuację na Ukrainie (Dz. Urz. </w:t>
      </w:r>
      <w:r w:rsidR="00AA3442">
        <w:rPr>
          <w:rFonts w:ascii="Arial" w:hAnsi="Arial" w:cs="Arial"/>
          <w:sz w:val="22"/>
          <w:szCs w:val="22"/>
        </w:rPr>
        <w:t>UE nr L 111 z 8.4.2022, str. 1).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1"/>
      </w:r>
    </w:p>
    <w:p w14:paraId="3FE3C6DE" w14:textId="1DB5044D" w:rsidR="002D5F55" w:rsidRPr="00761E98" w:rsidRDefault="002D5F55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53060D4" w14:textId="77777777" w:rsidR="008E57E2" w:rsidRDefault="008E57E2" w:rsidP="003D6370">
      <w:pPr>
        <w:spacing w:line="360" w:lineRule="auto"/>
        <w:ind w:left="-142" w:right="-2"/>
        <w:rPr>
          <w:rFonts w:ascii="Arial" w:hAnsi="Arial" w:cs="Arial"/>
          <w:sz w:val="22"/>
          <w:szCs w:val="22"/>
        </w:rPr>
      </w:pPr>
      <w:r w:rsidRPr="00AA3442">
        <w:rPr>
          <w:rFonts w:ascii="Arial" w:hAnsi="Arial" w:cs="Arial"/>
          <w:b/>
          <w:sz w:val="22"/>
          <w:szCs w:val="22"/>
        </w:rPr>
        <w:t>OŚWIADCZAM (MY)</w:t>
      </w:r>
      <w:r w:rsidRPr="00AA3442">
        <w:rPr>
          <w:rFonts w:ascii="Arial" w:hAnsi="Arial" w:cs="Arial"/>
          <w:sz w:val="22"/>
          <w:szCs w:val="22"/>
        </w:rPr>
        <w:t>, że:</w:t>
      </w:r>
    </w:p>
    <w:p w14:paraId="0BFFA06D" w14:textId="1FEC8528" w:rsidR="008E57E2" w:rsidRPr="00761E98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>nie zachodzą w stosunku do mnie/nas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BEE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 xml:space="preserve">Dz. U. </w:t>
      </w:r>
      <w:r w:rsidR="00393FEE">
        <w:rPr>
          <w:rFonts w:ascii="Arial" w:hAnsi="Arial" w:cs="Arial"/>
          <w:sz w:val="22"/>
          <w:szCs w:val="22"/>
        </w:rPr>
        <w:t>z 202</w:t>
      </w:r>
      <w:r w:rsidR="00AB7AE3">
        <w:rPr>
          <w:rFonts w:ascii="Arial" w:hAnsi="Arial" w:cs="Arial"/>
          <w:sz w:val="22"/>
          <w:szCs w:val="22"/>
        </w:rPr>
        <w:t>5</w:t>
      </w:r>
      <w:r w:rsidR="00393FEE">
        <w:rPr>
          <w:rFonts w:ascii="Arial" w:hAnsi="Arial" w:cs="Arial"/>
          <w:sz w:val="22"/>
          <w:szCs w:val="22"/>
        </w:rPr>
        <w:t xml:space="preserve"> r. </w:t>
      </w:r>
      <w:r w:rsidRPr="00761E98">
        <w:rPr>
          <w:rFonts w:ascii="Arial" w:hAnsi="Arial" w:cs="Arial"/>
          <w:sz w:val="22"/>
          <w:szCs w:val="22"/>
        </w:rPr>
        <w:t xml:space="preserve">poz. </w:t>
      </w:r>
      <w:r w:rsidR="00190167">
        <w:rPr>
          <w:rFonts w:ascii="Arial" w:hAnsi="Arial" w:cs="Arial"/>
          <w:sz w:val="22"/>
          <w:szCs w:val="22"/>
        </w:rPr>
        <w:t>5</w:t>
      </w:r>
      <w:r w:rsidR="00AB7AE3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Pr="00761E98"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14:paraId="6A677309" w14:textId="77777777" w:rsidR="002D0AEA" w:rsidRPr="002174E6" w:rsidRDefault="002D0AEA" w:rsidP="002B5803">
      <w:pPr>
        <w:spacing w:line="360" w:lineRule="auto"/>
        <w:rPr>
          <w:rFonts w:ascii="Arial" w:hAnsi="Arial" w:cs="Arial"/>
          <w:sz w:val="22"/>
          <w:szCs w:val="22"/>
        </w:rPr>
      </w:pPr>
    </w:p>
    <w:p w14:paraId="0EAC14E4" w14:textId="77777777" w:rsidR="00C6380B" w:rsidRPr="002174E6" w:rsidRDefault="00C6380B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AAA2333" w14:textId="5823E054" w:rsidR="00C6380B" w:rsidRPr="002174E6" w:rsidRDefault="00375939" w:rsidP="002B580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2174E6">
        <w:rPr>
          <w:rFonts w:ascii="Arial" w:hAnsi="Arial" w:cs="Arial"/>
          <w:b/>
          <w:sz w:val="22"/>
          <w:szCs w:val="22"/>
        </w:rPr>
        <w:t>Ponadto oświadczam</w:t>
      </w:r>
      <w:r>
        <w:rPr>
          <w:rFonts w:ascii="Arial" w:hAnsi="Arial" w:cs="Arial"/>
          <w:b/>
          <w:sz w:val="22"/>
          <w:szCs w:val="22"/>
        </w:rPr>
        <w:t xml:space="preserve"> (m</w:t>
      </w:r>
      <w:r w:rsidRPr="002174E6">
        <w:rPr>
          <w:rFonts w:ascii="Arial" w:hAnsi="Arial" w:cs="Arial"/>
          <w:b/>
          <w:sz w:val="22"/>
          <w:szCs w:val="22"/>
        </w:rPr>
        <w:t>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>, że w przypadku zmiany okoli</w:t>
      </w:r>
      <w:r w:rsidR="00C74D88">
        <w:rPr>
          <w:rFonts w:ascii="Arial" w:hAnsi="Arial" w:cs="Arial"/>
          <w:b/>
          <w:sz w:val="22"/>
          <w:szCs w:val="22"/>
        </w:rPr>
        <w:t>czności o których mowa powyżej,</w:t>
      </w:r>
      <w:r w:rsidR="000D5153">
        <w:rPr>
          <w:rFonts w:ascii="Arial" w:hAnsi="Arial" w:cs="Arial"/>
          <w:b/>
          <w:sz w:val="22"/>
          <w:szCs w:val="22"/>
        </w:rPr>
        <w:t xml:space="preserve"> </w:t>
      </w:r>
      <w:r w:rsidRPr="002174E6">
        <w:rPr>
          <w:rFonts w:ascii="Arial" w:hAnsi="Arial" w:cs="Arial"/>
          <w:b/>
          <w:sz w:val="22"/>
          <w:szCs w:val="22"/>
        </w:rPr>
        <w:t>zobowiązuje</w:t>
      </w:r>
      <w:r>
        <w:rPr>
          <w:rFonts w:ascii="Arial" w:hAnsi="Arial" w:cs="Arial"/>
          <w:b/>
          <w:sz w:val="22"/>
          <w:szCs w:val="22"/>
        </w:rPr>
        <w:t xml:space="preserve"> (</w:t>
      </w:r>
      <w:r w:rsidRPr="002174E6">
        <w:rPr>
          <w:rFonts w:ascii="Arial" w:hAnsi="Arial" w:cs="Arial"/>
          <w:b/>
          <w:sz w:val="22"/>
          <w:szCs w:val="22"/>
        </w:rPr>
        <w:t>my</w:t>
      </w:r>
      <w:r>
        <w:rPr>
          <w:rFonts w:ascii="Arial" w:hAnsi="Arial" w:cs="Arial"/>
          <w:b/>
          <w:sz w:val="22"/>
          <w:szCs w:val="22"/>
        </w:rPr>
        <w:t>)</w:t>
      </w:r>
      <w:r w:rsidRPr="002174E6">
        <w:rPr>
          <w:rFonts w:ascii="Arial" w:hAnsi="Arial" w:cs="Arial"/>
          <w:b/>
          <w:sz w:val="22"/>
          <w:szCs w:val="22"/>
        </w:rPr>
        <w:t xml:space="preserve"> się niezwłocznie poinform</w:t>
      </w:r>
      <w:r w:rsidR="000D5153">
        <w:rPr>
          <w:rFonts w:ascii="Arial" w:hAnsi="Arial" w:cs="Arial"/>
          <w:b/>
          <w:sz w:val="22"/>
          <w:szCs w:val="22"/>
        </w:rPr>
        <w:t>ować Zamawiającego o tym fakcie, na każdym etapie trwania postępowania o udzielenie zamówienia lub realizacji umowy w sprawie zamówienia publicznego, jeżeli zostanie ono mi (nam) udzielone.</w:t>
      </w:r>
    </w:p>
    <w:p w14:paraId="6C155A74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A3C08F5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C305960" w14:textId="77777777" w:rsidR="00C6380B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6204B044" w14:textId="77777777" w:rsidR="00C6380B" w:rsidRPr="00761E98" w:rsidRDefault="00C6380B" w:rsidP="002B580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0C58C5C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1B8EA22D" w14:textId="77777777" w:rsidR="00500174" w:rsidRDefault="00500174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1E37097" w14:textId="7D75641D" w:rsidR="00E94B77" w:rsidRPr="00AA3442" w:rsidRDefault="00AA3442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/>
          <w:smallCaps/>
          <w:sz w:val="22"/>
          <w:szCs w:val="22"/>
        </w:rPr>
        <w:t>D</w:t>
      </w:r>
      <w:r w:rsidR="00E94B77" w:rsidRPr="00AA3442">
        <w:rPr>
          <w:rFonts w:ascii="Arial" w:hAnsi="Arial" w:cs="Arial"/>
          <w:b/>
          <w:i/>
          <w:smallCaps/>
          <w:sz w:val="22"/>
          <w:szCs w:val="22"/>
        </w:rPr>
        <w:t>okument należy uzupełnić elektronicznie i podpisać kwalifikowanym podpisem elektronicznym!</w:t>
      </w:r>
    </w:p>
    <w:sectPr w:rsidR="00E94B77" w:rsidRPr="00AA3442" w:rsidSect="00600BD7">
      <w:headerReference w:type="default" r:id="rId12"/>
      <w:footerReference w:type="default" r:id="rId13"/>
      <w:footnotePr>
        <w:pos w:val="beneathText"/>
      </w:footnotePr>
      <w:endnotePr>
        <w:numFmt w:val="chicago"/>
      </w:endnotePr>
      <w:pgSz w:w="11905" w:h="16837"/>
      <w:pgMar w:top="1134" w:right="990" w:bottom="1134" w:left="1134" w:header="567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AFF38" w14:textId="77777777" w:rsidR="00A90730" w:rsidRDefault="00A90730" w:rsidP="00DA091E">
      <w:r>
        <w:separator/>
      </w:r>
    </w:p>
  </w:endnote>
  <w:endnote w:type="continuationSeparator" w:id="0">
    <w:p w14:paraId="5037BA02" w14:textId="77777777" w:rsidR="00A90730" w:rsidRDefault="00A907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6E778981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o </w:t>
    </w:r>
    <w:r>
      <w:rPr>
        <w:rFonts w:ascii="Arial" w:hAnsi="Arial" w:cs="Arial"/>
        <w:i/>
        <w:sz w:val="20"/>
        <w:szCs w:val="20"/>
      </w:rPr>
      <w:t xml:space="preserve">niepodleganiu </w:t>
    </w:r>
    <w:r w:rsidR="007F26B2">
      <w:rPr>
        <w:rFonts w:ascii="Arial" w:hAnsi="Arial" w:cs="Arial"/>
        <w:i/>
        <w:sz w:val="20"/>
        <w:szCs w:val="20"/>
      </w:rPr>
      <w:t>zakazowi udzielania zamówień 1.</w:t>
    </w:r>
    <w:r w:rsidR="0097782F">
      <w:rPr>
        <w:rFonts w:ascii="Arial" w:hAnsi="Arial" w:cs="Arial"/>
        <w:i/>
        <w:sz w:val="20"/>
        <w:szCs w:val="20"/>
      </w:rPr>
      <w:t>2</w:t>
    </w:r>
  </w:p>
  <w:p w14:paraId="3430CD7E" w14:textId="02EAA779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31B48">
      <w:rPr>
        <w:rFonts w:ascii="Arial" w:hAnsi="Arial" w:cs="Arial"/>
        <w:bCs/>
        <w:noProof/>
        <w:color w:val="808080"/>
        <w:sz w:val="20"/>
        <w:szCs w:val="20"/>
      </w:rPr>
      <w:t>3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B294D" w14:textId="77777777" w:rsidR="00A90730" w:rsidRDefault="00A90730" w:rsidP="00DA091E">
      <w:r>
        <w:separator/>
      </w:r>
    </w:p>
  </w:footnote>
  <w:footnote w:type="continuationSeparator" w:id="0">
    <w:p w14:paraId="1595C1CD" w14:textId="77777777" w:rsidR="00A90730" w:rsidRDefault="00A90730" w:rsidP="00DA091E">
      <w:r>
        <w:continuationSeparator/>
      </w:r>
    </w:p>
  </w:footnote>
  <w:footnote w:id="1">
    <w:p w14:paraId="0D321F28" w14:textId="172DCAFE" w:rsidR="00761E98" w:rsidRPr="0064422D" w:rsidRDefault="00761E98" w:rsidP="00761E98">
      <w:pPr>
        <w:pStyle w:val="Tekstprzypisudolnego"/>
        <w:jc w:val="both"/>
        <w:rPr>
          <w:ins w:id="3" w:author="Szewczyk Kamil" w:date="2022-05-09T10:49:00Z"/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E3F67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</w:t>
      </w:r>
      <w:r w:rsidR="006F2DD7">
        <w:rPr>
          <w:rFonts w:ascii="Arial" w:hAnsi="Arial" w:cs="Arial"/>
          <w:sz w:val="16"/>
          <w:szCs w:val="16"/>
        </w:rPr>
        <w:t>5</w:t>
      </w:r>
      <w:r>
        <w:rPr>
          <w:rFonts w:ascii="Arial" w:hAnsi="Arial" w:cs="Arial"/>
          <w:sz w:val="16"/>
          <w:szCs w:val="16"/>
        </w:rPr>
        <w:t>/</w:t>
      </w:r>
      <w:r w:rsidR="006F2DD7">
        <w:rPr>
          <w:rFonts w:ascii="Arial" w:hAnsi="Arial" w:cs="Arial"/>
          <w:sz w:val="16"/>
          <w:szCs w:val="16"/>
        </w:rPr>
        <w:t>2033</w:t>
      </w:r>
      <w:ins w:id="4" w:author="Szewczyk Kamil" w:date="2022-05-09T10:49:00Z">
        <w:r>
          <w:rPr>
            <w:rFonts w:ascii="Arial" w:hAnsi="Arial" w:cs="Arial"/>
            <w:sz w:val="16"/>
            <w:szCs w:val="16"/>
          </w:rPr>
          <w:t xml:space="preserve"> z</w:t>
        </w:r>
        <w:r w:rsidRPr="00B929A1">
          <w:rPr>
            <w:rFonts w:ascii="Arial" w:hAnsi="Arial" w:cs="Arial"/>
            <w:sz w:val="16"/>
            <w:szCs w:val="16"/>
          </w:rPr>
          <w:t xml:space="preserve">akazuje się udzielania lub dalszego wykonywania wszelkich zamówień publicznych lub koncesji objętych zakresem dyrektyw w sprawie zamówień publicznych, </w:t>
        </w:r>
        <w:r w:rsidRPr="0064422D">
          <w:rPr>
            <w:rFonts w:ascii="Arial" w:hAnsi="Arial" w:cs="Arial"/>
            <w:sz w:val="16"/>
            <w:szCs w:val="16"/>
          </w:rPr>
          <w:t>a także zakresem art. 10 ust. 1, 3, ust. 6 lit. a)–e), ust. 8, 9 i 10, art. 11, 12, 13 i 14 dyrektywy 2014/23/UE, art. 7</w:t>
        </w:r>
      </w:ins>
      <w:ins w:id="5" w:author="Zimowski Jerzy" w:date="2025-11-06T13:11:00Z" w16du:dateUtc="2025-11-06T12:11:00Z">
        <w:r w:rsidR="00E8776A">
          <w:rPr>
            <w:rFonts w:ascii="Arial" w:hAnsi="Arial" w:cs="Arial"/>
            <w:sz w:val="16"/>
            <w:szCs w:val="16"/>
          </w:rPr>
          <w:t xml:space="preserve"> </w:t>
        </w:r>
        <w:r w:rsidR="003A17E9">
          <w:rPr>
            <w:rFonts w:ascii="Arial" w:hAnsi="Arial" w:cs="Arial"/>
            <w:sz w:val="16"/>
            <w:szCs w:val="16"/>
          </w:rPr>
          <w:t>li</w:t>
        </w:r>
        <w:r w:rsidR="00E8776A">
          <w:rPr>
            <w:rFonts w:ascii="Arial" w:hAnsi="Arial" w:cs="Arial"/>
            <w:sz w:val="16"/>
            <w:szCs w:val="16"/>
          </w:rPr>
          <w:t>t. a)</w:t>
        </w:r>
      </w:ins>
      <w:ins w:id="6" w:author="Zimowski Jerzy" w:date="2025-11-06T13:12:00Z" w16du:dateUtc="2025-11-06T12:12:00Z">
        <w:r w:rsidR="00DD73C7" w:rsidRPr="0064422D">
          <w:rPr>
            <w:rFonts w:ascii="Arial" w:hAnsi="Arial" w:cs="Arial"/>
            <w:sz w:val="16"/>
            <w:szCs w:val="16"/>
          </w:rPr>
          <w:t>–</w:t>
        </w:r>
      </w:ins>
      <w:ins w:id="7" w:author="Zimowski Jerzy" w:date="2025-11-06T13:11:00Z" w16du:dateUtc="2025-11-06T12:11:00Z">
        <w:r w:rsidR="00E8776A">
          <w:rPr>
            <w:rFonts w:ascii="Arial" w:hAnsi="Arial" w:cs="Arial"/>
            <w:sz w:val="16"/>
            <w:szCs w:val="16"/>
          </w:rPr>
          <w:t>d)</w:t>
        </w:r>
      </w:ins>
      <w:ins w:id="8" w:author="Zimowski Jerzy" w:date="2025-11-06T13:13:00Z" w16du:dateUtc="2025-11-06T12:13:00Z">
        <w:r w:rsidR="00DD73C7">
          <w:rPr>
            <w:rFonts w:ascii="Arial" w:hAnsi="Arial" w:cs="Arial"/>
            <w:sz w:val="16"/>
            <w:szCs w:val="16"/>
          </w:rPr>
          <w:t xml:space="preserve">, </w:t>
        </w:r>
      </w:ins>
      <w:ins w:id="9" w:author="Szewczyk Kamil" w:date="2022-05-09T10:49:00Z">
        <w:del w:id="10" w:author="Zimowski Jerzy" w:date="2025-11-06T13:13:00Z" w16du:dateUtc="2025-11-06T12:13:00Z">
          <w:r w:rsidRPr="0064422D" w:rsidDel="00DD73C7">
            <w:rPr>
              <w:rFonts w:ascii="Arial" w:hAnsi="Arial" w:cs="Arial"/>
              <w:sz w:val="16"/>
              <w:szCs w:val="16"/>
            </w:rPr>
            <w:delText xml:space="preserve"> i </w:delText>
          </w:r>
        </w:del>
        <w:r w:rsidRPr="0064422D">
          <w:rPr>
            <w:rFonts w:ascii="Arial" w:hAnsi="Arial" w:cs="Arial"/>
            <w:sz w:val="16"/>
            <w:szCs w:val="16"/>
          </w:rPr>
          <w:t>8, art. 10 lit. b)–f) i lit. h)–j) dyrektywy 2014/24/UE, art. 18, art. 21 lit. b)–e) i lit. g)–i), art. 29 i 30 dyrektywy 2014/25/UE oraz art. 13 lit. a)–d), lit. f)–h) i lit. j) dyrektywy 2009/81/WE na rzecz lub z udziałem:</w:t>
        </w:r>
      </w:ins>
    </w:p>
    <w:p w14:paraId="56E20484" w14:textId="6A441846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ins w:id="11" w:author="Szewczyk Kamil" w:date="2022-05-09T10:49:00Z"/>
          <w:rFonts w:ascii="Arial" w:hAnsi="Arial" w:cs="Arial"/>
          <w:sz w:val="16"/>
          <w:szCs w:val="16"/>
        </w:rPr>
      </w:pPr>
      <w:ins w:id="12" w:author="Szewczyk Kamil" w:date="2022-05-09T10:49:00Z">
        <w:r w:rsidRPr="0064422D">
          <w:rPr>
            <w:rFonts w:ascii="Arial" w:hAnsi="Arial" w:cs="Arial"/>
            <w:sz w:val="16"/>
            <w:szCs w:val="16"/>
          </w:rPr>
          <w:t>obywateli rosyjskich</w:t>
        </w:r>
      </w:ins>
      <w:ins w:id="13" w:author="Zimowski Jerzy" w:date="2025-11-06T13:14:00Z" w16du:dateUtc="2025-11-06T12:14:00Z">
        <w:r w:rsidR="00F339EC">
          <w:rPr>
            <w:rFonts w:ascii="Arial" w:hAnsi="Arial" w:cs="Arial"/>
            <w:sz w:val="16"/>
            <w:szCs w:val="16"/>
          </w:rPr>
          <w:t xml:space="preserve">, </w:t>
        </w:r>
      </w:ins>
      <w:ins w:id="14" w:author="Szewczyk Kamil" w:date="2022-05-09T10:49:00Z">
        <w:del w:id="15" w:author="Zimowski Jerzy" w:date="2025-11-06T13:14:00Z" w16du:dateUtc="2025-11-06T12:14:00Z">
          <w:r w:rsidRPr="0064422D" w:rsidDel="00F339EC">
            <w:rPr>
              <w:rFonts w:ascii="Arial" w:hAnsi="Arial" w:cs="Arial"/>
              <w:sz w:val="16"/>
              <w:szCs w:val="16"/>
            </w:rPr>
            <w:delText xml:space="preserve"> lub </w:delText>
          </w:r>
        </w:del>
        <w:r w:rsidRPr="0064422D">
          <w:rPr>
            <w:rFonts w:ascii="Arial" w:hAnsi="Arial" w:cs="Arial"/>
            <w:sz w:val="16"/>
            <w:szCs w:val="16"/>
          </w:rPr>
          <w:t>osób fizycznych</w:t>
        </w:r>
      </w:ins>
      <w:ins w:id="16" w:author="Zimowski Jerzy" w:date="2025-11-06T13:14:00Z" w16du:dateUtc="2025-11-06T12:14:00Z">
        <w:r w:rsidR="00AF6EBA">
          <w:rPr>
            <w:rFonts w:ascii="Arial" w:hAnsi="Arial" w:cs="Arial"/>
            <w:sz w:val="16"/>
            <w:szCs w:val="16"/>
          </w:rPr>
          <w:t xml:space="preserve"> zamieszkałych w Ros</w:t>
        </w:r>
      </w:ins>
      <w:ins w:id="17" w:author="Zimowski Jerzy" w:date="2025-11-06T13:20:00Z" w16du:dateUtc="2025-11-06T12:20:00Z">
        <w:r w:rsidR="00295D42">
          <w:rPr>
            <w:rFonts w:ascii="Arial" w:hAnsi="Arial" w:cs="Arial"/>
            <w:sz w:val="16"/>
            <w:szCs w:val="16"/>
          </w:rPr>
          <w:t>ji</w:t>
        </w:r>
      </w:ins>
      <w:ins w:id="18" w:author="Szewczyk Kamil" w:date="2022-05-09T10:49:00Z">
        <w:r w:rsidRPr="0064422D">
          <w:rPr>
            <w:rFonts w:ascii="Arial" w:hAnsi="Arial" w:cs="Arial"/>
            <w:sz w:val="16"/>
            <w:szCs w:val="16"/>
          </w:rPr>
          <w:t xml:space="preserve"> lub </w:t>
        </w:r>
      </w:ins>
      <w:ins w:id="19" w:author="Zimowski Jerzy" w:date="2025-11-06T13:20:00Z" w16du:dateUtc="2025-11-06T12:20:00Z">
        <w:r w:rsidR="00BE2D2D">
          <w:rPr>
            <w:rFonts w:ascii="Arial" w:hAnsi="Arial" w:cs="Arial"/>
            <w:sz w:val="16"/>
            <w:szCs w:val="16"/>
          </w:rPr>
          <w:t xml:space="preserve">osób </w:t>
        </w:r>
      </w:ins>
      <w:ins w:id="20" w:author="Szewczyk Kamil" w:date="2022-05-09T10:49:00Z">
        <w:r w:rsidRPr="0064422D">
          <w:rPr>
            <w:rFonts w:ascii="Arial" w:hAnsi="Arial" w:cs="Arial"/>
            <w:sz w:val="16"/>
            <w:szCs w:val="16"/>
          </w:rPr>
          <w:t>prawnych, podmiotów lub organów z siedzibą w Rosji;</w:t>
        </w:r>
      </w:ins>
    </w:p>
    <w:p w14:paraId="37D424A1" w14:textId="24DFD8D1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bookmarkStart w:id="21" w:name="_Hlk102557314"/>
      <w:ins w:id="22" w:author="Szewczyk Kamil" w:date="2022-05-09T10:49:00Z">
        <w:r w:rsidRPr="0064422D">
          <w:rPr>
            <w:rFonts w:ascii="Arial" w:hAnsi="Arial" w:cs="Arial"/>
            <w:sz w:val="16"/>
            <w:szCs w:val="16"/>
          </w:rPr>
          <w:t>osób prawnych, podmiotów lub organów, do których prawa własności bezpośrednio lub pośrednio w ponad 50 % należą do</w:t>
        </w:r>
      </w:ins>
      <w:ins w:id="23" w:author="Zimowski Jerzy" w:date="2025-11-03T13:53:00Z" w16du:dateUtc="2025-11-03T12:53:00Z">
        <w:r w:rsidR="00D60CB1">
          <w:rPr>
            <w:rFonts w:ascii="Arial" w:hAnsi="Arial" w:cs="Arial"/>
            <w:sz w:val="16"/>
            <w:szCs w:val="16"/>
          </w:rPr>
          <w:t xml:space="preserve"> </w:t>
        </w:r>
        <w:r w:rsidR="00C42EC3">
          <w:rPr>
            <w:rFonts w:ascii="Arial" w:hAnsi="Arial" w:cs="Arial"/>
            <w:sz w:val="16"/>
            <w:szCs w:val="16"/>
          </w:rPr>
          <w:t>o</w:t>
        </w:r>
      </w:ins>
      <w:ins w:id="24" w:author="Zimowski Jerzy" w:date="2025-11-03T13:54:00Z" w16du:dateUtc="2025-11-03T12:54:00Z">
        <w:r w:rsidR="00C42EC3">
          <w:rPr>
            <w:rFonts w:ascii="Arial" w:hAnsi="Arial" w:cs="Arial"/>
            <w:sz w:val="16"/>
            <w:szCs w:val="16"/>
          </w:rPr>
          <w:t xml:space="preserve">soby fizycznej lub prawnej </w:t>
        </w:r>
      </w:ins>
      <w:ins w:id="25" w:author="Zimowski Jerzy" w:date="2025-11-03T13:56:00Z" w16du:dateUtc="2025-11-03T12:56:00Z">
        <w:r w:rsidR="00056817">
          <w:rPr>
            <w:rFonts w:ascii="Arial" w:hAnsi="Arial" w:cs="Arial"/>
            <w:sz w:val="16"/>
            <w:szCs w:val="16"/>
          </w:rPr>
          <w:t xml:space="preserve">podmiotu </w:t>
        </w:r>
        <w:r w:rsidR="00F53525">
          <w:rPr>
            <w:rFonts w:ascii="Arial" w:hAnsi="Arial" w:cs="Arial"/>
            <w:sz w:val="16"/>
            <w:szCs w:val="16"/>
          </w:rPr>
          <w:t>lub organu</w:t>
        </w:r>
      </w:ins>
      <w:ins w:id="26" w:author="Szewczyk Kamil" w:date="2022-05-09T10:49:00Z">
        <w:del w:id="27" w:author="Zimowski Jerzy" w:date="2025-11-03T13:53:00Z" w16du:dateUtc="2025-11-03T12:53:00Z">
          <w:r w:rsidRPr="0064422D" w:rsidDel="00D60CB1">
            <w:rPr>
              <w:rFonts w:ascii="Arial" w:hAnsi="Arial" w:cs="Arial"/>
              <w:sz w:val="16"/>
              <w:szCs w:val="16"/>
            </w:rPr>
            <w:delText> podmiotu</w:delText>
          </w:r>
        </w:del>
        <w:r w:rsidRPr="0064422D">
          <w:rPr>
            <w:rFonts w:ascii="Arial" w:hAnsi="Arial" w:cs="Arial"/>
            <w:sz w:val="16"/>
            <w:szCs w:val="16"/>
          </w:rPr>
          <w:t>, o który</w:t>
        </w:r>
      </w:ins>
      <w:ins w:id="28" w:author="Zimowski Jerzy" w:date="2025-11-03T13:57:00Z" w16du:dateUtc="2025-11-03T12:57:00Z">
        <w:r w:rsidR="00F53525">
          <w:rPr>
            <w:rFonts w:ascii="Arial" w:hAnsi="Arial" w:cs="Arial"/>
            <w:sz w:val="16"/>
            <w:szCs w:val="16"/>
          </w:rPr>
          <w:t>ch</w:t>
        </w:r>
      </w:ins>
      <w:r w:rsidRPr="0064422D">
        <w:rPr>
          <w:rFonts w:ascii="Arial" w:hAnsi="Arial" w:cs="Arial"/>
          <w:sz w:val="16"/>
          <w:szCs w:val="16"/>
        </w:rPr>
        <w:t xml:space="preserve"> mowa w lit. a) niniejszego ustępu; lub</w:t>
      </w:r>
      <w:bookmarkEnd w:id="21"/>
    </w:p>
    <w:p w14:paraId="608E04CF" w14:textId="680CAB90" w:rsidR="00761E98" w:rsidRPr="0064422D" w:rsidRDefault="00761E98" w:rsidP="00761E98">
      <w:pPr>
        <w:pStyle w:val="Tekstprzypisudolnego"/>
        <w:widowControl/>
        <w:numPr>
          <w:ilvl w:val="0"/>
          <w:numId w:val="23"/>
        </w:numPr>
        <w:suppressAutoHyphens w:val="0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osób fizycznych lub prawnych, podmiotów lub organów działających w imieniu lub pod kierunkiem</w:t>
      </w:r>
      <w:ins w:id="29" w:author="Zimowski Jerzy" w:date="2025-11-06T13:23:00Z" w16du:dateUtc="2025-11-06T12:23:00Z">
        <w:r w:rsidR="00192FBA">
          <w:rPr>
            <w:rFonts w:ascii="Arial" w:hAnsi="Arial" w:cs="Arial"/>
            <w:sz w:val="16"/>
            <w:szCs w:val="16"/>
          </w:rPr>
          <w:t xml:space="preserve"> osoby fizycznej</w:t>
        </w:r>
        <w:r w:rsidR="003A09D1">
          <w:rPr>
            <w:rFonts w:ascii="Arial" w:hAnsi="Arial" w:cs="Arial"/>
            <w:sz w:val="16"/>
            <w:szCs w:val="16"/>
          </w:rPr>
          <w:t xml:space="preserve"> lub prawnej</w:t>
        </w:r>
      </w:ins>
      <w:del w:id="30" w:author="Zimowski Jerzy" w:date="2025-11-06T13:23:00Z" w16du:dateUtc="2025-11-06T12:23:00Z">
        <w:r w:rsidRPr="0064422D" w:rsidDel="00192FBA">
          <w:rPr>
            <w:rFonts w:ascii="Arial" w:hAnsi="Arial" w:cs="Arial"/>
            <w:sz w:val="16"/>
            <w:szCs w:val="16"/>
          </w:rPr>
          <w:delText xml:space="preserve"> podmiotu</w:delText>
        </w:r>
      </w:del>
      <w:r w:rsidRPr="0064422D">
        <w:rPr>
          <w:rFonts w:ascii="Arial" w:hAnsi="Arial" w:cs="Arial"/>
          <w:sz w:val="16"/>
          <w:szCs w:val="16"/>
        </w:rPr>
        <w:t>,</w:t>
      </w:r>
      <w:ins w:id="31" w:author="Zimowski Jerzy" w:date="2025-11-06T13:23:00Z" w16du:dateUtc="2025-11-06T12:23:00Z">
        <w:r w:rsidR="00C9001E">
          <w:rPr>
            <w:rFonts w:ascii="Arial" w:hAnsi="Arial" w:cs="Arial"/>
            <w:sz w:val="16"/>
            <w:szCs w:val="16"/>
          </w:rPr>
          <w:t xml:space="preserve"> po</w:t>
        </w:r>
      </w:ins>
      <w:ins w:id="32" w:author="Zimowski Jerzy" w:date="2025-11-06T13:24:00Z" w16du:dateUtc="2025-11-06T12:24:00Z">
        <w:r w:rsidR="00C9001E">
          <w:rPr>
            <w:rFonts w:ascii="Arial" w:hAnsi="Arial" w:cs="Arial"/>
            <w:sz w:val="16"/>
            <w:szCs w:val="16"/>
          </w:rPr>
          <w:t>dmiotu lub organu,</w:t>
        </w:r>
      </w:ins>
      <w:r w:rsidRPr="0064422D">
        <w:rPr>
          <w:rFonts w:ascii="Arial" w:hAnsi="Arial" w:cs="Arial"/>
          <w:sz w:val="16"/>
          <w:szCs w:val="16"/>
        </w:rPr>
        <w:t xml:space="preserve"> o który</w:t>
      </w:r>
      <w:ins w:id="33" w:author="Zimowski Jerzy" w:date="2025-11-06T13:24:00Z" w16du:dateUtc="2025-11-06T12:24:00Z">
        <w:r w:rsidR="00C9001E">
          <w:rPr>
            <w:rFonts w:ascii="Arial" w:hAnsi="Arial" w:cs="Arial"/>
            <w:sz w:val="16"/>
            <w:szCs w:val="16"/>
          </w:rPr>
          <w:t>ch</w:t>
        </w:r>
      </w:ins>
      <w:del w:id="34" w:author="Zimowski Jerzy" w:date="2025-11-06T13:24:00Z" w16du:dateUtc="2025-11-06T12:24:00Z">
        <w:r w:rsidRPr="0064422D" w:rsidDel="00C9001E">
          <w:rPr>
            <w:rFonts w:ascii="Arial" w:hAnsi="Arial" w:cs="Arial"/>
            <w:sz w:val="16"/>
            <w:szCs w:val="16"/>
          </w:rPr>
          <w:delText>m</w:delText>
        </w:r>
      </w:del>
      <w:r w:rsidRPr="0064422D">
        <w:rPr>
          <w:rFonts w:ascii="Arial" w:hAnsi="Arial" w:cs="Arial"/>
          <w:sz w:val="16"/>
          <w:szCs w:val="16"/>
        </w:rPr>
        <w:t xml:space="preserve"> mowa w lit. a) lub b) niniejszego ustępu,</w:t>
      </w:r>
    </w:p>
    <w:p w14:paraId="60E51CB0" w14:textId="435B6E9D" w:rsidR="00761E98" w:rsidRDefault="00761E98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44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B95481D" w14:textId="77777777" w:rsidR="00E67169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8FC3D4D" w14:textId="77777777" w:rsidR="00E67169" w:rsidRPr="002174E6" w:rsidRDefault="00E67169" w:rsidP="00AA344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4451F6A3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2174E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74E6">
        <w:rPr>
          <w:rFonts w:ascii="Arial" w:hAnsi="Arial" w:cs="Arial"/>
          <w:sz w:val="16"/>
          <w:szCs w:val="16"/>
        </w:rPr>
        <w:t xml:space="preserve">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644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644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176FA2A9" w14:textId="77777777" w:rsidR="008E57E2" w:rsidRPr="0064422D" w:rsidRDefault="008E57E2" w:rsidP="008E57E2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BFDFE6" w14:textId="77777777" w:rsidR="008E57E2" w:rsidRPr="0064422D" w:rsidRDefault="008E57E2" w:rsidP="008E57E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64422D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64422D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D3BAFB" w14:textId="4BFD3E5D" w:rsidR="008E57E2" w:rsidRDefault="008E57E2" w:rsidP="008E57E2">
      <w:pPr>
        <w:pStyle w:val="Tekstprzypisudolnego"/>
      </w:pPr>
      <w:r w:rsidRPr="0064422D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2097FD77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B636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o niepodleganiu </w:t>
    </w:r>
    <w:r w:rsidR="00C6380B">
      <w:rPr>
        <w:rFonts w:ascii="Arial" w:hAnsi="Arial" w:cs="Arial"/>
        <w:b/>
        <w:i/>
        <w:sz w:val="18"/>
        <w:szCs w:val="16"/>
      </w:rPr>
      <w:t>sankcjom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475914">
    <w:abstractNumId w:val="21"/>
  </w:num>
  <w:num w:numId="2" w16cid:durableId="1380664948">
    <w:abstractNumId w:val="7"/>
  </w:num>
  <w:num w:numId="3" w16cid:durableId="192811921">
    <w:abstractNumId w:val="8"/>
  </w:num>
  <w:num w:numId="4" w16cid:durableId="743646188">
    <w:abstractNumId w:val="12"/>
  </w:num>
  <w:num w:numId="5" w16cid:durableId="1365325201">
    <w:abstractNumId w:val="18"/>
  </w:num>
  <w:num w:numId="6" w16cid:durableId="1343703664">
    <w:abstractNumId w:val="5"/>
  </w:num>
  <w:num w:numId="7" w16cid:durableId="1989505369">
    <w:abstractNumId w:val="10"/>
  </w:num>
  <w:num w:numId="8" w16cid:durableId="1249533711">
    <w:abstractNumId w:val="6"/>
  </w:num>
  <w:num w:numId="9" w16cid:durableId="1661346144">
    <w:abstractNumId w:val="4"/>
  </w:num>
  <w:num w:numId="10" w16cid:durableId="1254582915">
    <w:abstractNumId w:val="0"/>
  </w:num>
  <w:num w:numId="11" w16cid:durableId="1133400728">
    <w:abstractNumId w:val="11"/>
  </w:num>
  <w:num w:numId="12" w16cid:durableId="213272213">
    <w:abstractNumId w:val="1"/>
  </w:num>
  <w:num w:numId="13" w16cid:durableId="970748024">
    <w:abstractNumId w:val="23"/>
  </w:num>
  <w:num w:numId="14" w16cid:durableId="1622344964">
    <w:abstractNumId w:val="22"/>
  </w:num>
  <w:num w:numId="15" w16cid:durableId="1643849838">
    <w:abstractNumId w:val="19"/>
  </w:num>
  <w:num w:numId="16" w16cid:durableId="985671526">
    <w:abstractNumId w:val="3"/>
  </w:num>
  <w:num w:numId="17" w16cid:durableId="1711488576">
    <w:abstractNumId w:val="16"/>
  </w:num>
  <w:num w:numId="18" w16cid:durableId="974484512">
    <w:abstractNumId w:val="17"/>
  </w:num>
  <w:num w:numId="19" w16cid:durableId="503328139">
    <w:abstractNumId w:val="14"/>
  </w:num>
  <w:num w:numId="20" w16cid:durableId="2016491427">
    <w:abstractNumId w:val="9"/>
  </w:num>
  <w:num w:numId="21" w16cid:durableId="1814638168">
    <w:abstractNumId w:val="2"/>
  </w:num>
  <w:num w:numId="22" w16cid:durableId="465122570">
    <w:abstractNumId w:val="13"/>
  </w:num>
  <w:num w:numId="23" w16cid:durableId="1255935527">
    <w:abstractNumId w:val="20"/>
  </w:num>
  <w:num w:numId="24" w16cid:durableId="874273341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ewczyk Kamil">
    <w15:presenceInfo w15:providerId="AD" w15:userId="S-1-5-21-114579573-3725427031-314597805-224013"/>
  </w15:person>
  <w15:person w15:author="Zimowski Jerzy">
    <w15:presenceInfo w15:providerId="AD" w15:userId="S::PLK076997@office.plk-sa.pl::811b982f-faf9-42c7-a9af-4ef96b57e0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6981"/>
    <w:rsid w:val="000178C3"/>
    <w:rsid w:val="00046F9F"/>
    <w:rsid w:val="00056817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47B5"/>
    <w:rsid w:val="000B54CC"/>
    <w:rsid w:val="000B6362"/>
    <w:rsid w:val="000B6BCF"/>
    <w:rsid w:val="000D2284"/>
    <w:rsid w:val="000D5153"/>
    <w:rsid w:val="000D697E"/>
    <w:rsid w:val="000E5F06"/>
    <w:rsid w:val="001023BF"/>
    <w:rsid w:val="001144D8"/>
    <w:rsid w:val="00115C63"/>
    <w:rsid w:val="00116360"/>
    <w:rsid w:val="00117C3E"/>
    <w:rsid w:val="00126A93"/>
    <w:rsid w:val="0013060A"/>
    <w:rsid w:val="00156072"/>
    <w:rsid w:val="00161C8F"/>
    <w:rsid w:val="00162B24"/>
    <w:rsid w:val="00162DD8"/>
    <w:rsid w:val="00163ABB"/>
    <w:rsid w:val="00171B5F"/>
    <w:rsid w:val="001725FD"/>
    <w:rsid w:val="00176EC4"/>
    <w:rsid w:val="00190167"/>
    <w:rsid w:val="00192FBA"/>
    <w:rsid w:val="001935B4"/>
    <w:rsid w:val="00193E48"/>
    <w:rsid w:val="001C7087"/>
    <w:rsid w:val="001D084B"/>
    <w:rsid w:val="001D4D19"/>
    <w:rsid w:val="001E38A8"/>
    <w:rsid w:val="001F3348"/>
    <w:rsid w:val="001F6D52"/>
    <w:rsid w:val="001F79F7"/>
    <w:rsid w:val="00201A9A"/>
    <w:rsid w:val="00205EFA"/>
    <w:rsid w:val="00210898"/>
    <w:rsid w:val="00213F4D"/>
    <w:rsid w:val="00215681"/>
    <w:rsid w:val="00216BD0"/>
    <w:rsid w:val="002174E6"/>
    <w:rsid w:val="0022274E"/>
    <w:rsid w:val="00231925"/>
    <w:rsid w:val="00235C70"/>
    <w:rsid w:val="002455A2"/>
    <w:rsid w:val="0025098A"/>
    <w:rsid w:val="002512D3"/>
    <w:rsid w:val="00261261"/>
    <w:rsid w:val="00271257"/>
    <w:rsid w:val="00271441"/>
    <w:rsid w:val="002716F5"/>
    <w:rsid w:val="00274FE6"/>
    <w:rsid w:val="00280A15"/>
    <w:rsid w:val="00284AAD"/>
    <w:rsid w:val="00290E8B"/>
    <w:rsid w:val="00292E5A"/>
    <w:rsid w:val="00295D42"/>
    <w:rsid w:val="00296D7C"/>
    <w:rsid w:val="0029788B"/>
    <w:rsid w:val="002A2715"/>
    <w:rsid w:val="002A6DF8"/>
    <w:rsid w:val="002B525C"/>
    <w:rsid w:val="002B5803"/>
    <w:rsid w:val="002B68AE"/>
    <w:rsid w:val="002C045F"/>
    <w:rsid w:val="002C39E0"/>
    <w:rsid w:val="002D0AEA"/>
    <w:rsid w:val="002D5F55"/>
    <w:rsid w:val="002D6AE6"/>
    <w:rsid w:val="002E3C7A"/>
    <w:rsid w:val="00313497"/>
    <w:rsid w:val="00315874"/>
    <w:rsid w:val="00323A61"/>
    <w:rsid w:val="00332EDF"/>
    <w:rsid w:val="00345A6C"/>
    <w:rsid w:val="00350631"/>
    <w:rsid w:val="003669DF"/>
    <w:rsid w:val="00375939"/>
    <w:rsid w:val="00385579"/>
    <w:rsid w:val="00392048"/>
    <w:rsid w:val="00393FEE"/>
    <w:rsid w:val="003A09D1"/>
    <w:rsid w:val="003A12FB"/>
    <w:rsid w:val="003A17E9"/>
    <w:rsid w:val="003A2BC0"/>
    <w:rsid w:val="003B04BE"/>
    <w:rsid w:val="003B37B3"/>
    <w:rsid w:val="003D0BA7"/>
    <w:rsid w:val="003D6370"/>
    <w:rsid w:val="003E141E"/>
    <w:rsid w:val="003E33C0"/>
    <w:rsid w:val="003E5199"/>
    <w:rsid w:val="003E60AB"/>
    <w:rsid w:val="004015A8"/>
    <w:rsid w:val="00405E2E"/>
    <w:rsid w:val="004103D8"/>
    <w:rsid w:val="00411678"/>
    <w:rsid w:val="00411FD2"/>
    <w:rsid w:val="00412E4E"/>
    <w:rsid w:val="004131A5"/>
    <w:rsid w:val="00420098"/>
    <w:rsid w:val="004219F1"/>
    <w:rsid w:val="0043005F"/>
    <w:rsid w:val="0043584F"/>
    <w:rsid w:val="00455DD8"/>
    <w:rsid w:val="00455DFA"/>
    <w:rsid w:val="00471336"/>
    <w:rsid w:val="00475692"/>
    <w:rsid w:val="0048151A"/>
    <w:rsid w:val="004D18FD"/>
    <w:rsid w:val="004D3F66"/>
    <w:rsid w:val="004E2231"/>
    <w:rsid w:val="004E4482"/>
    <w:rsid w:val="004E526F"/>
    <w:rsid w:val="004E57B9"/>
    <w:rsid w:val="004E7147"/>
    <w:rsid w:val="004F34C8"/>
    <w:rsid w:val="004F373D"/>
    <w:rsid w:val="004F4BAB"/>
    <w:rsid w:val="004F7A42"/>
    <w:rsid w:val="00500174"/>
    <w:rsid w:val="00502E92"/>
    <w:rsid w:val="0051293B"/>
    <w:rsid w:val="00517072"/>
    <w:rsid w:val="005349A8"/>
    <w:rsid w:val="0053515D"/>
    <w:rsid w:val="00540BB4"/>
    <w:rsid w:val="005431C6"/>
    <w:rsid w:val="00545CAF"/>
    <w:rsid w:val="00550073"/>
    <w:rsid w:val="00551CCF"/>
    <w:rsid w:val="005770AC"/>
    <w:rsid w:val="00581502"/>
    <w:rsid w:val="00584CF1"/>
    <w:rsid w:val="0058556D"/>
    <w:rsid w:val="00586610"/>
    <w:rsid w:val="00594FBF"/>
    <w:rsid w:val="005C3F5B"/>
    <w:rsid w:val="005C631B"/>
    <w:rsid w:val="005E0963"/>
    <w:rsid w:val="005E798C"/>
    <w:rsid w:val="005F33A1"/>
    <w:rsid w:val="00600BD7"/>
    <w:rsid w:val="00601A2E"/>
    <w:rsid w:val="00602C62"/>
    <w:rsid w:val="006063B3"/>
    <w:rsid w:val="006079A8"/>
    <w:rsid w:val="00610C37"/>
    <w:rsid w:val="00620855"/>
    <w:rsid w:val="00626ACC"/>
    <w:rsid w:val="00631B48"/>
    <w:rsid w:val="00636F07"/>
    <w:rsid w:val="0064422D"/>
    <w:rsid w:val="00656735"/>
    <w:rsid w:val="00672C71"/>
    <w:rsid w:val="006801E6"/>
    <w:rsid w:val="006903BA"/>
    <w:rsid w:val="00696228"/>
    <w:rsid w:val="006A0BEE"/>
    <w:rsid w:val="006A7DE5"/>
    <w:rsid w:val="006B542D"/>
    <w:rsid w:val="006C0536"/>
    <w:rsid w:val="006C78B2"/>
    <w:rsid w:val="006D0C81"/>
    <w:rsid w:val="006D4765"/>
    <w:rsid w:val="006D5A4C"/>
    <w:rsid w:val="006E13BE"/>
    <w:rsid w:val="006E49F2"/>
    <w:rsid w:val="006E4CCC"/>
    <w:rsid w:val="006F1CFE"/>
    <w:rsid w:val="006F1FD4"/>
    <w:rsid w:val="006F2DD7"/>
    <w:rsid w:val="00706460"/>
    <w:rsid w:val="00707AA8"/>
    <w:rsid w:val="00721024"/>
    <w:rsid w:val="007236DB"/>
    <w:rsid w:val="00726100"/>
    <w:rsid w:val="0072762A"/>
    <w:rsid w:val="00731C7E"/>
    <w:rsid w:val="0073766D"/>
    <w:rsid w:val="00740B48"/>
    <w:rsid w:val="007410F1"/>
    <w:rsid w:val="007479DA"/>
    <w:rsid w:val="00752F78"/>
    <w:rsid w:val="007533E8"/>
    <w:rsid w:val="00753F24"/>
    <w:rsid w:val="0075408A"/>
    <w:rsid w:val="00761E98"/>
    <w:rsid w:val="007636B2"/>
    <w:rsid w:val="007669EC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49E9"/>
    <w:rsid w:val="007E7DE1"/>
    <w:rsid w:val="007F17B1"/>
    <w:rsid w:val="007F26B2"/>
    <w:rsid w:val="007F4087"/>
    <w:rsid w:val="007F6ABC"/>
    <w:rsid w:val="00814AF7"/>
    <w:rsid w:val="008164F5"/>
    <w:rsid w:val="00820FB7"/>
    <w:rsid w:val="00832CC3"/>
    <w:rsid w:val="00834069"/>
    <w:rsid w:val="00857545"/>
    <w:rsid w:val="00860045"/>
    <w:rsid w:val="00863889"/>
    <w:rsid w:val="00866798"/>
    <w:rsid w:val="008706E6"/>
    <w:rsid w:val="00875A7E"/>
    <w:rsid w:val="008778B0"/>
    <w:rsid w:val="00877E5E"/>
    <w:rsid w:val="008839C2"/>
    <w:rsid w:val="008850EE"/>
    <w:rsid w:val="00885245"/>
    <w:rsid w:val="008915EA"/>
    <w:rsid w:val="008A13E2"/>
    <w:rsid w:val="008A44DA"/>
    <w:rsid w:val="008A5CA0"/>
    <w:rsid w:val="008C5455"/>
    <w:rsid w:val="008C682B"/>
    <w:rsid w:val="008D2581"/>
    <w:rsid w:val="008D71B0"/>
    <w:rsid w:val="008D74C3"/>
    <w:rsid w:val="008E57E2"/>
    <w:rsid w:val="008E5A66"/>
    <w:rsid w:val="00904199"/>
    <w:rsid w:val="0090433E"/>
    <w:rsid w:val="0091063E"/>
    <w:rsid w:val="00921CC6"/>
    <w:rsid w:val="00921EAB"/>
    <w:rsid w:val="00936BA7"/>
    <w:rsid w:val="00946FD8"/>
    <w:rsid w:val="009472EE"/>
    <w:rsid w:val="00950FB6"/>
    <w:rsid w:val="00952EE6"/>
    <w:rsid w:val="0097782F"/>
    <w:rsid w:val="00993F1E"/>
    <w:rsid w:val="009972F5"/>
    <w:rsid w:val="009A45B8"/>
    <w:rsid w:val="009A70BA"/>
    <w:rsid w:val="009C083B"/>
    <w:rsid w:val="009C3E52"/>
    <w:rsid w:val="009C4FFD"/>
    <w:rsid w:val="009C5398"/>
    <w:rsid w:val="009D1657"/>
    <w:rsid w:val="009D3F01"/>
    <w:rsid w:val="009D6A9E"/>
    <w:rsid w:val="009E0A85"/>
    <w:rsid w:val="009E27C7"/>
    <w:rsid w:val="009F0A58"/>
    <w:rsid w:val="00A10462"/>
    <w:rsid w:val="00A279B9"/>
    <w:rsid w:val="00A40FC6"/>
    <w:rsid w:val="00A464B1"/>
    <w:rsid w:val="00A61AB2"/>
    <w:rsid w:val="00A660DE"/>
    <w:rsid w:val="00A846A8"/>
    <w:rsid w:val="00A85E02"/>
    <w:rsid w:val="00A90730"/>
    <w:rsid w:val="00A90B1A"/>
    <w:rsid w:val="00A9354D"/>
    <w:rsid w:val="00AA3442"/>
    <w:rsid w:val="00AA3E64"/>
    <w:rsid w:val="00AB2B4E"/>
    <w:rsid w:val="00AB7AE3"/>
    <w:rsid w:val="00AC180F"/>
    <w:rsid w:val="00AC21F1"/>
    <w:rsid w:val="00AC45D7"/>
    <w:rsid w:val="00AD2323"/>
    <w:rsid w:val="00AD31CE"/>
    <w:rsid w:val="00AD6757"/>
    <w:rsid w:val="00AE51D5"/>
    <w:rsid w:val="00AF6EBA"/>
    <w:rsid w:val="00AF772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3948"/>
    <w:rsid w:val="00BA4359"/>
    <w:rsid w:val="00BB37B4"/>
    <w:rsid w:val="00BB4787"/>
    <w:rsid w:val="00BB4DCF"/>
    <w:rsid w:val="00BC08A3"/>
    <w:rsid w:val="00BC7E25"/>
    <w:rsid w:val="00BD0B68"/>
    <w:rsid w:val="00BE2D2D"/>
    <w:rsid w:val="00BE6804"/>
    <w:rsid w:val="00BE6B3F"/>
    <w:rsid w:val="00BF4223"/>
    <w:rsid w:val="00BF6B1E"/>
    <w:rsid w:val="00C10395"/>
    <w:rsid w:val="00C208AB"/>
    <w:rsid w:val="00C21FDF"/>
    <w:rsid w:val="00C22D19"/>
    <w:rsid w:val="00C40879"/>
    <w:rsid w:val="00C42C4F"/>
    <w:rsid w:val="00C42EC3"/>
    <w:rsid w:val="00C43595"/>
    <w:rsid w:val="00C47DE7"/>
    <w:rsid w:val="00C554F0"/>
    <w:rsid w:val="00C6380B"/>
    <w:rsid w:val="00C74D88"/>
    <w:rsid w:val="00C83A3B"/>
    <w:rsid w:val="00C87100"/>
    <w:rsid w:val="00C9001E"/>
    <w:rsid w:val="00C9242F"/>
    <w:rsid w:val="00C93F1C"/>
    <w:rsid w:val="00C952C1"/>
    <w:rsid w:val="00CA097E"/>
    <w:rsid w:val="00CA0C80"/>
    <w:rsid w:val="00CA4645"/>
    <w:rsid w:val="00CA5A0A"/>
    <w:rsid w:val="00CB184A"/>
    <w:rsid w:val="00CB4BAC"/>
    <w:rsid w:val="00CB635B"/>
    <w:rsid w:val="00CC6507"/>
    <w:rsid w:val="00CD1D59"/>
    <w:rsid w:val="00CE0D00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714"/>
    <w:rsid w:val="00D23F9D"/>
    <w:rsid w:val="00D25CBF"/>
    <w:rsid w:val="00D26107"/>
    <w:rsid w:val="00D31ADD"/>
    <w:rsid w:val="00D333E3"/>
    <w:rsid w:val="00D40E1F"/>
    <w:rsid w:val="00D47572"/>
    <w:rsid w:val="00D47974"/>
    <w:rsid w:val="00D549EF"/>
    <w:rsid w:val="00D5635A"/>
    <w:rsid w:val="00D56F8B"/>
    <w:rsid w:val="00D60CB1"/>
    <w:rsid w:val="00D6394A"/>
    <w:rsid w:val="00D709BD"/>
    <w:rsid w:val="00D73C94"/>
    <w:rsid w:val="00D760A1"/>
    <w:rsid w:val="00D76457"/>
    <w:rsid w:val="00D76AAD"/>
    <w:rsid w:val="00D86DA4"/>
    <w:rsid w:val="00D914D8"/>
    <w:rsid w:val="00D945C3"/>
    <w:rsid w:val="00D94918"/>
    <w:rsid w:val="00DA091E"/>
    <w:rsid w:val="00DA4C80"/>
    <w:rsid w:val="00DB76BE"/>
    <w:rsid w:val="00DC423A"/>
    <w:rsid w:val="00DD4FAF"/>
    <w:rsid w:val="00DD73C7"/>
    <w:rsid w:val="00DE5B0D"/>
    <w:rsid w:val="00E01DFC"/>
    <w:rsid w:val="00E03309"/>
    <w:rsid w:val="00E05513"/>
    <w:rsid w:val="00E10603"/>
    <w:rsid w:val="00E31E7F"/>
    <w:rsid w:val="00E31ED1"/>
    <w:rsid w:val="00E34CD7"/>
    <w:rsid w:val="00E53DFB"/>
    <w:rsid w:val="00E645CC"/>
    <w:rsid w:val="00E6478D"/>
    <w:rsid w:val="00E64E73"/>
    <w:rsid w:val="00E67169"/>
    <w:rsid w:val="00E673CB"/>
    <w:rsid w:val="00E76A99"/>
    <w:rsid w:val="00E8776A"/>
    <w:rsid w:val="00E94B77"/>
    <w:rsid w:val="00EA4EBC"/>
    <w:rsid w:val="00EA59EE"/>
    <w:rsid w:val="00EB64AC"/>
    <w:rsid w:val="00EB7F0C"/>
    <w:rsid w:val="00EC29A8"/>
    <w:rsid w:val="00EC44E7"/>
    <w:rsid w:val="00ED7113"/>
    <w:rsid w:val="00EE2D4D"/>
    <w:rsid w:val="00EF1B75"/>
    <w:rsid w:val="00EF2BC5"/>
    <w:rsid w:val="00EF4EB0"/>
    <w:rsid w:val="00F008A8"/>
    <w:rsid w:val="00F01723"/>
    <w:rsid w:val="00F05A3B"/>
    <w:rsid w:val="00F07AEF"/>
    <w:rsid w:val="00F275C0"/>
    <w:rsid w:val="00F339EC"/>
    <w:rsid w:val="00F367B7"/>
    <w:rsid w:val="00F45DA3"/>
    <w:rsid w:val="00F4727F"/>
    <w:rsid w:val="00F53525"/>
    <w:rsid w:val="00F60780"/>
    <w:rsid w:val="00F62CF8"/>
    <w:rsid w:val="00F74EE1"/>
    <w:rsid w:val="00F81059"/>
    <w:rsid w:val="00F86986"/>
    <w:rsid w:val="00F8775D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0DCAA-6545-44BF-88F0-9A1633B96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Jeglińska Małgorzata</cp:lastModifiedBy>
  <cp:revision>5</cp:revision>
  <cp:lastPrinted>2025-11-04T09:08:00Z</cp:lastPrinted>
  <dcterms:created xsi:type="dcterms:W3CDTF">2025-11-19T07:48:00Z</dcterms:created>
  <dcterms:modified xsi:type="dcterms:W3CDTF">2025-11-27T08:38:00Z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